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1B41C1A" w:rsidR="002A351E" w:rsidRPr="00374953" w:rsidRDefault="006E512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Assessment Systems Corporation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0A92018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F6C8C6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59F09D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42FBB96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6BAC7792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proofErr w:type="gramStart"/>
            <w:r w:rsidR="00737375" w:rsidRPr="00374953">
              <w:rPr>
                <w:rFonts w:asciiTheme="minorHAnsi" w:hAnsiTheme="minorHAnsi" w:cstheme="minorHAnsi"/>
              </w:rPr>
              <w:t>submitted</w:t>
            </w:r>
            <w:r w:rsidR="008B4F1F">
              <w:rPr>
                <w:rFonts w:asciiTheme="minorHAnsi" w:hAnsiTheme="minorHAnsi" w:cstheme="minorHAnsi"/>
              </w:rPr>
              <w:t xml:space="preserve">  </w:t>
            </w:r>
            <w:r w:rsidR="008B4F1F" w:rsidRPr="00D53EEB">
              <w:rPr>
                <w:rFonts w:asciiTheme="minorHAnsi" w:hAnsiTheme="minorHAnsi" w:cstheme="minorHAnsi"/>
              </w:rPr>
              <w:t>Submitting</w:t>
            </w:r>
            <w:proofErr w:type="gramEnd"/>
            <w:r w:rsidR="008B4F1F" w:rsidRPr="00D53EEB">
              <w:rPr>
                <w:rFonts w:asciiTheme="minorHAnsi" w:hAnsiTheme="minorHAnsi" w:cstheme="minorHAnsi"/>
              </w:rPr>
              <w:t xml:space="preserve"> as not applicable for our company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3CE7E2A2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E512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D53EEB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4827CDD4" w:rsidR="00737375" w:rsidRPr="00D53EEB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 w:rsidRPr="00D53EE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D53EEB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BBBBD5B" w14:textId="6C838D7A" w:rsidR="008B4F1F" w:rsidRPr="00D53EEB" w:rsidRDefault="008B4F1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D53EEB">
              <w:rPr>
                <w:rFonts w:asciiTheme="minorHAnsi" w:hAnsiTheme="minorHAnsi" w:cstheme="minorHAnsi"/>
              </w:rPr>
              <w:t>Submitting as not applicable for our company</w:t>
            </w:r>
          </w:p>
          <w:p w14:paraId="5916D9D3" w14:textId="6B52B749" w:rsidR="00737375" w:rsidRPr="00D53EEB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D53EEB"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D53EEB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D53E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D53EEB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D53EEB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1D631C8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07715C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936498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15C969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2B552EF3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6C0C441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3445B6C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0E89011" w:rsidR="000868CA" w:rsidRPr="00942251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4F1F" w:rsidRPr="00942251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942251">
              <w:rPr>
                <w:rFonts w:asciiTheme="minorHAnsi" w:hAnsiTheme="minorHAnsi" w:cstheme="minorHAnsi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942251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942251"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1F36C99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42251" w:rsidRPr="0094225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942251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292BF09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B4F1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24874" w14:textId="77777777" w:rsidR="00D57755" w:rsidRDefault="00D57755" w:rsidP="00313F29">
      <w:r>
        <w:separator/>
      </w:r>
    </w:p>
  </w:endnote>
  <w:endnote w:type="continuationSeparator" w:id="0">
    <w:p w14:paraId="6A109E06" w14:textId="77777777" w:rsidR="00D57755" w:rsidRDefault="00D57755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D2BF2" w14:textId="77777777" w:rsidR="00D57755" w:rsidRDefault="00D57755" w:rsidP="00313F29">
      <w:r>
        <w:separator/>
      </w:r>
    </w:p>
  </w:footnote>
  <w:footnote w:type="continuationSeparator" w:id="0">
    <w:p w14:paraId="13FFFC57" w14:textId="77777777" w:rsidR="00D57755" w:rsidRDefault="00D57755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54865"/>
    <w:rsid w:val="00070B54"/>
    <w:rsid w:val="00072673"/>
    <w:rsid w:val="000868CA"/>
    <w:rsid w:val="0009502C"/>
    <w:rsid w:val="000957F4"/>
    <w:rsid w:val="000A69F2"/>
    <w:rsid w:val="000B297F"/>
    <w:rsid w:val="000C3E04"/>
    <w:rsid w:val="000D0AC2"/>
    <w:rsid w:val="000D27CB"/>
    <w:rsid w:val="000D30DE"/>
    <w:rsid w:val="000D6D2C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085E"/>
    <w:rsid w:val="002E1AAB"/>
    <w:rsid w:val="002F1375"/>
    <w:rsid w:val="002F772B"/>
    <w:rsid w:val="0030004D"/>
    <w:rsid w:val="00300643"/>
    <w:rsid w:val="00313F29"/>
    <w:rsid w:val="00323710"/>
    <w:rsid w:val="0032432C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5122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283A"/>
    <w:rsid w:val="007D41FB"/>
    <w:rsid w:val="007E620B"/>
    <w:rsid w:val="007F1B85"/>
    <w:rsid w:val="007F23E7"/>
    <w:rsid w:val="007F2A4A"/>
    <w:rsid w:val="007F5A9B"/>
    <w:rsid w:val="00800960"/>
    <w:rsid w:val="008065C1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B4F1F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2251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53EEB"/>
    <w:rsid w:val="00D57755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A4CB8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613</Words>
  <Characters>3495</Characters>
  <Application>Microsoft Office Word</Application>
  <DocSecurity>0</DocSecurity>
  <Lines>29</Lines>
  <Paragraphs>8</Paragraphs>
  <ScaleCrop>false</ScaleCrop>
  <Company>State of Indiana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Jane Zirbes</cp:lastModifiedBy>
  <cp:revision>8</cp:revision>
  <dcterms:created xsi:type="dcterms:W3CDTF">2022-09-13T09:10:00Z</dcterms:created>
  <dcterms:modified xsi:type="dcterms:W3CDTF">2024-06-13T14:10:00Z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